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C4F18" w14:textId="77777777" w:rsidR="00394A72" w:rsidRPr="00FB3D29" w:rsidRDefault="008F5827" w:rsidP="002F1603">
      <w:pPr>
        <w:pStyle w:val="Title"/>
        <w:spacing w:before="0"/>
        <w:rPr>
          <w:b w:val="0"/>
          <w:bCs w:val="0"/>
          <w:color w:val="000000"/>
          <w:sz w:val="50"/>
          <w:szCs w:val="50"/>
        </w:rPr>
      </w:pPr>
      <w:bookmarkStart w:id="0" w:name="_Toc344902443"/>
      <w:bookmarkStart w:id="1" w:name="_Toc344902619"/>
      <w:bookmarkStart w:id="2" w:name="_GoBack"/>
      <w:bookmarkEnd w:id="2"/>
      <w:r>
        <w:rPr>
          <w:noProof/>
        </w:rPr>
        <w:pict w14:anchorId="7EF068D9">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34A171A0" w14:textId="650C5C37" w:rsidR="002F1603" w:rsidRPr="00FB3D29" w:rsidRDefault="002F1603" w:rsidP="002F1603">
                  <w:pPr>
                    <w:pStyle w:val="CM12"/>
                    <w:jc w:val="center"/>
                  </w:pPr>
                  <w:r>
                    <w:rPr>
                      <w:b/>
                      <w:bCs/>
                      <w:color w:val="000000"/>
                      <w:sz w:val="50"/>
                      <w:szCs w:val="50"/>
                    </w:rPr>
                    <w:t>IALA World</w:t>
                  </w:r>
                  <w:ins w:id="3" w:author="Gerardine Delanoye" w:date="2016-03-10T11:27:00Z">
                    <w:r w:rsidR="00002FE7">
                      <w:rPr>
                        <w:b/>
                        <w:bCs/>
                        <w:color w:val="000000"/>
                        <w:sz w:val="50"/>
                        <w:szCs w:val="50"/>
                      </w:rPr>
                      <w:t>-</w:t>
                    </w:r>
                  </w:ins>
                  <w:del w:id="4" w:author="Gerardine Delanoye" w:date="2016-03-10T11:27:00Z">
                    <w:r w:rsidDel="00002FE7">
                      <w:rPr>
                        <w:b/>
                        <w:bCs/>
                        <w:color w:val="000000"/>
                        <w:sz w:val="50"/>
                        <w:szCs w:val="50"/>
                      </w:rPr>
                      <w:delText xml:space="preserve"> </w:delText>
                    </w:r>
                  </w:del>
                  <w:r>
                    <w:rPr>
                      <w:b/>
                      <w:bCs/>
                      <w:color w:val="000000"/>
                      <w:sz w:val="50"/>
                      <w:szCs w:val="50"/>
                    </w:rPr>
                    <w:t>Wide Academy</w:t>
                  </w:r>
                </w:p>
                <w:p w14:paraId="3090D93F" w14:textId="77777777" w:rsidR="002F1603" w:rsidRPr="00FB3D29" w:rsidRDefault="002F1603" w:rsidP="002F1603">
                  <w:pPr>
                    <w:rPr>
                      <w:rFonts w:cs="Arial"/>
                    </w:rPr>
                  </w:pPr>
                </w:p>
                <w:p w14:paraId="3FEB22B9"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3A9FEF12" w14:textId="77777777"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AE6FEF">
                    <w:rPr>
                      <w:b/>
                      <w:bCs/>
                      <w:color w:val="000000"/>
                      <w:sz w:val="42"/>
                      <w:szCs w:val="42"/>
                    </w:rPr>
                    <w:t>Buoy Positions</w:t>
                  </w:r>
                  <w:r>
                    <w:rPr>
                      <w:b/>
                      <w:bCs/>
                      <w:color w:val="000000"/>
                      <w:sz w:val="42"/>
                      <w:szCs w:val="42"/>
                    </w:rPr>
                    <w:t xml:space="preserve"> </w:t>
                  </w:r>
                </w:p>
                <w:p w14:paraId="24A3538B" w14:textId="78A1650E"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AE6FEF">
                    <w:rPr>
                      <w:b/>
                      <w:bCs/>
                      <w:color w:val="000000"/>
                      <w:sz w:val="42"/>
                      <w:szCs w:val="42"/>
                    </w:rPr>
                    <w:t>9</w:t>
                  </w:r>
                  <w:r>
                    <w:rPr>
                      <w:b/>
                      <w:bCs/>
                      <w:color w:val="000000"/>
                      <w:sz w:val="42"/>
                      <w:szCs w:val="42"/>
                    </w:rPr>
                    <w:t xml:space="preserve"> (L2</w:t>
                  </w:r>
                  <w:r w:rsidR="00F56EF4">
                    <w:rPr>
                      <w:b/>
                      <w:bCs/>
                      <w:color w:val="000000"/>
                      <w:sz w:val="42"/>
                      <w:szCs w:val="42"/>
                    </w:rPr>
                    <w:t>:</w:t>
                  </w:r>
                  <w:r>
                    <w:rPr>
                      <w:b/>
                      <w:bCs/>
                      <w:color w:val="000000"/>
                      <w:sz w:val="42"/>
                      <w:szCs w:val="42"/>
                    </w:rPr>
                    <w:t>1.</w:t>
                  </w:r>
                  <w:r w:rsidR="00AE6FEF">
                    <w:rPr>
                      <w:b/>
                      <w:bCs/>
                      <w:color w:val="000000"/>
                      <w:sz w:val="42"/>
                      <w:szCs w:val="42"/>
                    </w:rPr>
                    <w:t xml:space="preserve">9) </w:t>
                  </w:r>
                  <w:r w:rsidRPr="00FA1A59">
                    <w:rPr>
                      <w:b/>
                      <w:bCs/>
                      <w:color w:val="000000"/>
                      <w:sz w:val="42"/>
                      <w:szCs w:val="42"/>
                    </w:rPr>
                    <w:t xml:space="preserve">Edition </w:t>
                  </w:r>
                  <w:ins w:id="5" w:author="Gerardine Delanoye" w:date="2016-03-10T11:26:00Z">
                    <w:r w:rsidR="00002FE7">
                      <w:rPr>
                        <w:b/>
                        <w:bCs/>
                        <w:color w:val="000000"/>
                        <w:sz w:val="42"/>
                        <w:szCs w:val="42"/>
                      </w:rPr>
                      <w:t>2</w:t>
                    </w:r>
                  </w:ins>
                  <w:del w:id="6" w:author="Gerardine Delanoye" w:date="2016-03-10T11:26:00Z">
                    <w:r w:rsidRPr="00FA1A59" w:rsidDel="00002FE7">
                      <w:rPr>
                        <w:b/>
                        <w:bCs/>
                        <w:color w:val="000000"/>
                        <w:sz w:val="42"/>
                        <w:szCs w:val="42"/>
                      </w:rPr>
                      <w:delText>1</w:delText>
                    </w:r>
                  </w:del>
                </w:p>
                <w:p w14:paraId="28C8B258" w14:textId="62AEC019" w:rsidR="002F1603" w:rsidRPr="00FA1A59" w:rsidRDefault="00002FE7" w:rsidP="002F1603">
                  <w:pPr>
                    <w:pStyle w:val="CM13"/>
                    <w:spacing w:line="988" w:lineRule="atLeast"/>
                    <w:jc w:val="center"/>
                    <w:rPr>
                      <w:b/>
                      <w:bCs/>
                      <w:color w:val="000000"/>
                      <w:sz w:val="42"/>
                      <w:szCs w:val="42"/>
                    </w:rPr>
                  </w:pPr>
                  <w:ins w:id="7" w:author="Gerardine Delanoye" w:date="2016-03-10T11:26:00Z">
                    <w:r>
                      <w:rPr>
                        <w:b/>
                        <w:bCs/>
                        <w:color w:val="000000"/>
                        <w:sz w:val="42"/>
                        <w:szCs w:val="42"/>
                      </w:rPr>
                      <w:t>Juin 2016</w:t>
                    </w:r>
                  </w:ins>
                  <w:del w:id="8" w:author="Gerardine Delanoye" w:date="2016-03-10T11:26:00Z">
                    <w:r w:rsidR="00AE6FEF" w:rsidDel="00002FE7">
                      <w:rPr>
                        <w:b/>
                        <w:bCs/>
                        <w:color w:val="000000"/>
                        <w:sz w:val="42"/>
                        <w:szCs w:val="42"/>
                      </w:rPr>
                      <w:delText>March</w:delText>
                    </w:r>
                    <w:r w:rsidR="002F1603" w:rsidRPr="00FA1A59" w:rsidDel="00002FE7">
                      <w:rPr>
                        <w:b/>
                        <w:bCs/>
                        <w:color w:val="000000"/>
                        <w:sz w:val="42"/>
                        <w:szCs w:val="42"/>
                      </w:rPr>
                      <w:delText xml:space="preserve"> 201</w:delText>
                    </w:r>
                    <w:r w:rsidR="00AE6FEF" w:rsidDel="00002FE7">
                      <w:rPr>
                        <w:b/>
                        <w:bCs/>
                        <w:color w:val="000000"/>
                        <w:sz w:val="42"/>
                        <w:szCs w:val="42"/>
                      </w:rPr>
                      <w:delText>3</w:delText>
                    </w:r>
                  </w:del>
                </w:p>
              </w:txbxContent>
            </v:textbox>
          </v:shape>
        </w:pic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9" w:name="_Toc289325803"/>
      <w:r>
        <w:rPr>
          <w:noProof/>
        </w:rPr>
        <w:pict w14:anchorId="34446D31">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401DCDA3">
          <v:line id="Straight Connector 4" o:spid="_x0000_s1031" style="position:absolute;left:0;text-align:left;flip:y;z-index:251664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w:r>
      <w:r>
        <w:rPr>
          <w:noProof/>
        </w:rPr>
        <w:pict w14:anchorId="5266C213">
          <v:line id="Straight Connector 3" o:spid="_x0000_s1030" style="position:absolute;left:0;text-align:left;z-index:2516659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w:r>
      <w:r>
        <w:rPr>
          <w:noProof/>
        </w:rPr>
        <w:pict w14:anchorId="4B304744">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162AD8EB">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E158DA7" w14:textId="597AE1FF"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0" w:author="Gerardine Delanoye" w:date="2016-03-10T11:27:00Z">
                    <w:r w:rsidR="00002FE7">
                      <w:rPr>
                        <w:sz w:val="20"/>
                        <w:szCs w:val="20"/>
                      </w:rPr>
                      <w:fldChar w:fldCharType="begin"/>
                    </w:r>
                    <w:r w:rsidR="00002FE7">
                      <w:rPr>
                        <w:sz w:val="20"/>
                        <w:szCs w:val="20"/>
                      </w:rPr>
                      <w:instrText xml:space="preserve"> HYPERLINK "mailto:</w:instrText>
                    </w:r>
                    <w:r w:rsidR="00002FE7" w:rsidRPr="00002FE7">
                      <w:rPr>
                        <w:rPrChange w:id="11" w:author="Gerardine Delanoye" w:date="2016-03-10T11:27:00Z">
                          <w:rPr>
                            <w:rStyle w:val="Hyperlink"/>
                            <w:sz w:val="20"/>
                            <w:szCs w:val="20"/>
                          </w:rPr>
                        </w:rPrChange>
                      </w:rPr>
                      <w:instrText>academy</w:instrText>
                    </w:r>
                  </w:ins>
                  <w:r w:rsidR="00002FE7" w:rsidRPr="00002FE7">
                    <w:rPr>
                      <w:rPrChange w:id="12" w:author="Gerardine Delanoye" w:date="2016-03-10T11:27:00Z">
                        <w:rPr>
                          <w:rStyle w:val="Hyperlink"/>
                          <w:sz w:val="20"/>
                          <w:szCs w:val="20"/>
                        </w:rPr>
                      </w:rPrChange>
                    </w:rPr>
                    <w:instrText>@iala-aism.org</w:instrText>
                  </w:r>
                  <w:ins w:id="13" w:author="Gerardine Delanoye" w:date="2016-03-10T11:27:00Z">
                    <w:r w:rsidR="00002FE7">
                      <w:rPr>
                        <w:sz w:val="20"/>
                        <w:szCs w:val="20"/>
                      </w:rPr>
                      <w:instrText xml:space="preserve">" </w:instrText>
                    </w:r>
                    <w:r w:rsidR="00002FE7">
                      <w:rPr>
                        <w:sz w:val="20"/>
                        <w:szCs w:val="20"/>
                      </w:rPr>
                      <w:fldChar w:fldCharType="separate"/>
                    </w:r>
                    <w:r w:rsidR="00002FE7" w:rsidRPr="00002FE7">
                      <w:rPr>
                        <w:rStyle w:val="Hyperlink"/>
                        <w:sz w:val="20"/>
                        <w:szCs w:val="20"/>
                      </w:rPr>
                      <w:t>academy</w:t>
                    </w:r>
                  </w:ins>
                  <w:del w:id="14" w:author="Gerardine Delanoye" w:date="2016-03-10T11:27:00Z">
                    <w:r w:rsidR="00002FE7" w:rsidRPr="00002FE7" w:rsidDel="00002FE7">
                      <w:rPr>
                        <w:rStyle w:val="Hyperlink"/>
                        <w:sz w:val="20"/>
                        <w:szCs w:val="20"/>
                      </w:rPr>
                      <w:delText>contact</w:delText>
                    </w:r>
                  </w:del>
                  <w:r w:rsidR="00002FE7" w:rsidRPr="00002FE7">
                    <w:rPr>
                      <w:rStyle w:val="Hyperlink"/>
                      <w:sz w:val="20"/>
                      <w:szCs w:val="20"/>
                    </w:rPr>
                    <w:t>@iala-aism.org</w:t>
                  </w:r>
                  <w:ins w:id="15" w:author="Gerardine Delanoye" w:date="2016-03-10T11:27:00Z">
                    <w:r w:rsidR="00002FE7">
                      <w:rPr>
                        <w:sz w:val="20"/>
                        <w:szCs w:val="20"/>
                      </w:rPr>
                      <w:fldChar w:fldCharType="end"/>
                    </w:r>
                  </w:ins>
                  <w:r>
                    <w:rPr>
                      <w:sz w:val="20"/>
                      <w:szCs w:val="20"/>
                    </w:rPr>
                    <w:t xml:space="preserve"> </w:t>
                  </w:r>
                  <w:r>
                    <w:rPr>
                      <w:rFonts w:cs="Arial"/>
                      <w:color w:val="000000"/>
                      <w:sz w:val="20"/>
                      <w:szCs w:val="18"/>
                    </w:rPr>
                    <w:t xml:space="preserve">      Internet:  </w:t>
                  </w:r>
                  <w:hyperlink r:id="rId8" w:history="1">
                    <w:r>
                      <w:rPr>
                        <w:rStyle w:val="Hyperlink"/>
                        <w:rFonts w:cs="Arial"/>
                        <w:sz w:val="20"/>
                        <w:szCs w:val="18"/>
                      </w:rPr>
                      <w:t>www.iala-aism.org</w:t>
                    </w:r>
                  </w:hyperlink>
                </w:p>
              </w:txbxContent>
            </v:textbox>
          </v:shape>
        </w:pict>
      </w:r>
      <w:bookmarkEnd w:id="0"/>
      <w:bookmarkEnd w:id="1"/>
      <w:r w:rsidR="002F1603">
        <w:br w:type="page"/>
      </w:r>
      <w:bookmarkEnd w:id="9"/>
    </w:p>
    <w:p w14:paraId="5DB30929" w14:textId="77777777" w:rsidR="00394A72" w:rsidRPr="00FB3D29" w:rsidRDefault="00394A72" w:rsidP="00083290">
      <w:pPr>
        <w:pStyle w:val="CM12"/>
        <w:jc w:val="center"/>
        <w:rPr>
          <w:b/>
          <w:bCs/>
          <w:color w:val="000000"/>
          <w:sz w:val="50"/>
          <w:szCs w:val="50"/>
        </w:rPr>
      </w:pPr>
    </w:p>
    <w:p w14:paraId="387341A3" w14:textId="77777777" w:rsidR="00394A72" w:rsidRPr="00FB3D29" w:rsidRDefault="00394A72" w:rsidP="00083290">
      <w:pPr>
        <w:jc w:val="center"/>
        <w:rPr>
          <w:rFonts w:cs="Arial"/>
        </w:rPr>
      </w:pPr>
    </w:p>
    <w:p w14:paraId="38A9D897" w14:textId="77777777" w:rsidR="00394A72" w:rsidRPr="009115AA" w:rsidRDefault="00394A72" w:rsidP="00082991">
      <w:pPr>
        <w:pStyle w:val="Title"/>
      </w:pPr>
      <w:bookmarkStart w:id="16" w:name="_Toc344902620"/>
      <w:r>
        <w:t xml:space="preserve">DOCUMENT </w:t>
      </w:r>
      <w:r w:rsidRPr="00082991">
        <w:t>REVISIONS</w:t>
      </w:r>
      <w:bookmarkEnd w:id="16"/>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5A3CE321" w:rsidR="00394A72" w:rsidRPr="001A35C8" w:rsidRDefault="00002FE7" w:rsidP="00FA1A59">
            <w:pPr>
              <w:spacing w:before="60" w:after="60"/>
              <w:rPr>
                <w:highlight w:val="yellow"/>
              </w:rPr>
            </w:pPr>
            <w:ins w:id="17" w:author="Gerardine Delanoye" w:date="2016-03-10T11:27:00Z">
              <w:r>
                <w:rPr>
                  <w:highlight w:val="yellow"/>
                </w:rPr>
                <w:t>Juin 2016</w:t>
              </w:r>
            </w:ins>
          </w:p>
        </w:tc>
        <w:tc>
          <w:tcPr>
            <w:tcW w:w="3360" w:type="dxa"/>
            <w:vAlign w:val="center"/>
          </w:tcPr>
          <w:p w14:paraId="55E1DB52" w14:textId="6CE24D9D" w:rsidR="00394A72" w:rsidRPr="001A35C8" w:rsidRDefault="00002FE7" w:rsidP="00FA1A59">
            <w:pPr>
              <w:spacing w:before="60" w:after="60"/>
              <w:rPr>
                <w:highlight w:val="yellow"/>
              </w:rPr>
            </w:pPr>
            <w:ins w:id="18" w:author="Gerardine Delanoye" w:date="2016-03-10T11:27:00Z">
              <w:r>
                <w:rPr>
                  <w:highlight w:val="yellow"/>
                </w:rPr>
                <w:t>Entire document</w:t>
              </w:r>
            </w:ins>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19" w:name="_Toc306308766"/>
      <w:r>
        <w:br w:type="page"/>
      </w:r>
    </w:p>
    <w:p w14:paraId="548C4264" w14:textId="77777777" w:rsidR="00394A72" w:rsidRDefault="00394A72" w:rsidP="006C3CB5">
      <w:pPr>
        <w:pStyle w:val="Title"/>
      </w:pPr>
      <w:bookmarkStart w:id="20" w:name="_Toc344902621"/>
      <w:bookmarkEnd w:id="19"/>
      <w:r>
        <w:lastRenderedPageBreak/>
        <w:t>FOREWORD</w:t>
      </w:r>
      <w:bookmarkEnd w:id="20"/>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C699990" w14:textId="40C87E11" w:rsidR="00394A72" w:rsidRPr="00933831" w:rsidRDefault="00394A72">
      <w:pPr>
        <w:pStyle w:val="BodyText"/>
        <w:rPr>
          <w:rFonts w:cs="Arial"/>
          <w:lang w:eastAsia="de-DE"/>
        </w:rPr>
      </w:pPr>
      <w:r w:rsidRPr="00933831">
        <w:rPr>
          <w:rFonts w:cs="Arial"/>
          <w:lang w:eastAsia="de-DE"/>
        </w:rPr>
        <w:t>IALA Committees working closely with the IALA World</w:t>
      </w:r>
      <w:ins w:id="21" w:author="Gerardine Delanoye" w:date="2016-03-10T11:27:00Z">
        <w:r w:rsidR="00002FE7">
          <w:rPr>
            <w:rFonts w:cs="Arial"/>
            <w:lang w:eastAsia="de-DE"/>
          </w:rPr>
          <w:t>-</w:t>
        </w:r>
      </w:ins>
      <w:del w:id="22" w:author="Gerardine Delanoye" w:date="2016-03-10T11:27:00Z">
        <w:r w:rsidRPr="00933831" w:rsidDel="00002FE7">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8D75E4">
        <w:rPr>
          <w:rFonts w:cs="Arial"/>
          <w:lang w:eastAsia="de-DE"/>
        </w:rPr>
        <w:t xml:space="preserve">an Introduction to </w:t>
      </w:r>
      <w:r w:rsidR="00AE6FEF">
        <w:rPr>
          <w:rFonts w:cs="Arial"/>
          <w:lang w:eastAsia="de-DE"/>
        </w:rPr>
        <w:t>buoy positions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669919BB"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AE6FEF">
        <w:rPr>
          <w:rFonts w:cs="Arial"/>
          <w:lang w:eastAsia="de-DE"/>
        </w:rPr>
        <w:t>buoy positions</w:t>
      </w:r>
      <w:r w:rsidRPr="00933831">
        <w:rPr>
          <w:rFonts w:cs="Arial"/>
          <w:lang w:eastAsia="de-DE"/>
        </w:rPr>
        <w:t>.  Assistance in implementing this and other model courses may be obtained from the IALA World</w:t>
      </w:r>
      <w:ins w:id="23" w:author="Gerardine Delanoye" w:date="2016-03-10T11:27:00Z">
        <w:r w:rsidR="00002FE7">
          <w:rPr>
            <w:rFonts w:cs="Arial"/>
            <w:lang w:eastAsia="de-DE"/>
          </w:rPr>
          <w:t>-</w:t>
        </w:r>
      </w:ins>
      <w:del w:id="24" w:author="Gerardine Delanoye" w:date="2016-03-10T11:27:00Z">
        <w:r w:rsidRPr="00933831" w:rsidDel="00002FE7">
          <w:rPr>
            <w:rFonts w:cs="Arial"/>
            <w:lang w:eastAsia="de-DE"/>
          </w:rPr>
          <w:delText xml:space="preserve"> </w:delText>
        </w:r>
      </w:del>
      <w:r w:rsidRPr="00933831">
        <w:rPr>
          <w:rFonts w:cs="Arial"/>
          <w:lang w:eastAsia="de-DE"/>
        </w:rPr>
        <w:t>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1A7D06AF" w:rsidR="00394A72" w:rsidRPr="00933831" w:rsidRDefault="00394A72" w:rsidP="00080131">
      <w:pPr>
        <w:tabs>
          <w:tab w:val="left" w:pos="5387"/>
        </w:tabs>
        <w:rPr>
          <w:lang w:eastAsia="de-DE"/>
        </w:rPr>
      </w:pPr>
      <w:r w:rsidRPr="00933831">
        <w:rPr>
          <w:lang w:eastAsia="de-DE"/>
        </w:rPr>
        <w:t>IALA World</w:t>
      </w:r>
      <w:ins w:id="25" w:author="Gerardine Delanoye" w:date="2016-03-10T11:27:00Z">
        <w:r w:rsidR="00002FE7">
          <w:rPr>
            <w:lang w:eastAsia="de-DE"/>
          </w:rPr>
          <w:t>-</w:t>
        </w:r>
      </w:ins>
      <w:del w:id="26" w:author="Gerardine Delanoye" w:date="2016-03-10T11:27:00Z">
        <w:r w:rsidRPr="00933831" w:rsidDel="00002FE7">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6D38E4A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ins w:id="27" w:author="Gerardine Delanoye" w:date="2016-03-10T11:28:00Z">
        <w:r w:rsidR="00002FE7">
          <w:rPr>
            <w:rFonts w:cs="Arial"/>
            <w:lang w:val="fr-FR" w:eastAsia="de-DE"/>
          </w:rPr>
          <w:fldChar w:fldCharType="begin"/>
        </w:r>
        <w:r w:rsidR="00002FE7">
          <w:rPr>
            <w:rFonts w:cs="Arial"/>
            <w:lang w:val="fr-FR" w:eastAsia="de-DE"/>
          </w:rPr>
          <w:instrText xml:space="preserve"> HYPERLINK "mailto:</w:instrText>
        </w:r>
      </w:ins>
      <w:ins w:id="28" w:author="Gerardine Delanoye" w:date="2016-03-10T11:27:00Z">
        <w:r w:rsidR="00002FE7" w:rsidRPr="00002FE7">
          <w:rPr>
            <w:rPrChange w:id="29" w:author="Gerardine Delanoye" w:date="2016-03-10T11:28:00Z">
              <w:rPr>
                <w:rStyle w:val="Hyperlink"/>
                <w:rFonts w:cs="Arial"/>
                <w:lang w:val="fr-FR" w:eastAsia="de-DE"/>
              </w:rPr>
            </w:rPrChange>
          </w:rPr>
          <w:instrText>academy</w:instrText>
        </w:r>
      </w:ins>
      <w:r w:rsidR="00002FE7" w:rsidRPr="00002FE7">
        <w:rPr>
          <w:rPrChange w:id="30" w:author="Gerardine Delanoye" w:date="2016-03-10T11:28:00Z">
            <w:rPr>
              <w:rStyle w:val="Hyperlink"/>
              <w:rFonts w:cs="Arial"/>
              <w:lang w:val="fr-FR" w:eastAsia="de-DE"/>
            </w:rPr>
          </w:rPrChange>
        </w:rPr>
        <w:instrText>@iala-aism.org</w:instrText>
      </w:r>
      <w:ins w:id="31" w:author="Gerardine Delanoye" w:date="2016-03-10T11:28:00Z">
        <w:r w:rsidR="00002FE7">
          <w:rPr>
            <w:rFonts w:cs="Arial"/>
            <w:lang w:val="fr-FR" w:eastAsia="de-DE"/>
          </w:rPr>
          <w:instrText xml:space="preserve">" </w:instrText>
        </w:r>
        <w:r w:rsidR="00002FE7">
          <w:rPr>
            <w:rFonts w:cs="Arial"/>
            <w:lang w:val="fr-FR" w:eastAsia="de-DE"/>
          </w:rPr>
          <w:fldChar w:fldCharType="separate"/>
        </w:r>
      </w:ins>
      <w:ins w:id="32" w:author="Gerardine Delanoye" w:date="2016-03-10T11:27:00Z">
        <w:r w:rsidR="00002FE7" w:rsidRPr="00002FE7">
          <w:rPr>
            <w:rStyle w:val="Hyperlink"/>
            <w:rFonts w:cs="Arial"/>
            <w:lang w:val="fr-FR" w:eastAsia="de-DE"/>
          </w:rPr>
          <w:t>academy</w:t>
        </w:r>
      </w:ins>
      <w:del w:id="33" w:author="Gerardine Delanoye" w:date="2016-03-10T11:27:00Z">
        <w:r w:rsidR="00002FE7" w:rsidRPr="00002FE7" w:rsidDel="00002FE7">
          <w:rPr>
            <w:rStyle w:val="Hyperlink"/>
            <w:rFonts w:cs="Arial"/>
            <w:lang w:val="fr-FR" w:eastAsia="de-DE"/>
          </w:rPr>
          <w:delText>contact</w:delText>
        </w:r>
      </w:del>
      <w:r w:rsidR="00002FE7" w:rsidRPr="00002FE7">
        <w:rPr>
          <w:rStyle w:val="Hyperlink"/>
          <w:rFonts w:cs="Arial"/>
          <w:lang w:val="fr-FR" w:eastAsia="de-DE"/>
        </w:rPr>
        <w:t>@iala-aism.org</w:t>
      </w:r>
      <w:ins w:id="34" w:author="Gerardine Delanoye" w:date="2016-03-10T11:28:00Z">
        <w:r w:rsidR="00002FE7">
          <w:rPr>
            <w:rFonts w:cs="Arial"/>
            <w:lang w:val="fr-FR" w:eastAsia="de-DE"/>
          </w:rPr>
          <w:fldChar w:fldCharType="end"/>
        </w:r>
      </w:ins>
    </w:p>
    <w:p w14:paraId="7E5CEFF5"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9" w:history="1">
        <w:r w:rsidRPr="00933831">
          <w:rPr>
            <w:rStyle w:val="Hyperlink"/>
            <w:rFonts w:cs="Arial"/>
            <w:lang w:val="fr-FR" w:eastAsia="de-DE"/>
          </w:rPr>
          <w:t>www.iala-aism.org</w:t>
        </w:r>
      </w:hyperlink>
    </w:p>
    <w:p w14:paraId="4E6E7680" w14:textId="77777777" w:rsidR="00394A72" w:rsidRDefault="00394A72">
      <w:pPr>
        <w:rPr>
          <w:rFonts w:eastAsia="MS ????"/>
          <w:b/>
          <w:bCs/>
          <w:color w:val="000000"/>
          <w:sz w:val="32"/>
          <w:szCs w:val="32"/>
          <w:u w:val="single"/>
        </w:rPr>
      </w:pPr>
      <w:r>
        <w:rPr>
          <w:color w:val="000000"/>
          <w:szCs w:val="32"/>
          <w:u w:val="single"/>
        </w:rPr>
        <w:br w:type="page"/>
      </w:r>
    </w:p>
    <w:p w14:paraId="7EC4E6EF" w14:textId="77777777" w:rsidR="00394A72" w:rsidRPr="00FB3D29" w:rsidRDefault="00394A72" w:rsidP="00441E83">
      <w:pPr>
        <w:pStyle w:val="Title"/>
      </w:pPr>
      <w:bookmarkStart w:id="35" w:name="_Toc344902622"/>
      <w:r>
        <w:lastRenderedPageBreak/>
        <w:t>TABLE OF CONTENTS</w:t>
      </w:r>
      <w:bookmarkEnd w:id="35"/>
    </w:p>
    <w:p w14:paraId="62DC683E" w14:textId="77777777" w:rsidR="004B290D" w:rsidRDefault="008F4688">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3C97F175"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8F4688">
        <w:rPr>
          <w:noProof/>
        </w:rPr>
        <w:fldChar w:fldCharType="begin"/>
      </w:r>
      <w:r>
        <w:rPr>
          <w:noProof/>
        </w:rPr>
        <w:instrText xml:space="preserve"> PAGEREF _Toc344902620 \h </w:instrText>
      </w:r>
      <w:r w:rsidR="008F4688">
        <w:rPr>
          <w:noProof/>
        </w:rPr>
      </w:r>
      <w:r w:rsidR="008F4688">
        <w:rPr>
          <w:noProof/>
        </w:rPr>
        <w:fldChar w:fldCharType="separate"/>
      </w:r>
      <w:r w:rsidR="00752303">
        <w:rPr>
          <w:noProof/>
        </w:rPr>
        <w:t>2</w:t>
      </w:r>
      <w:r w:rsidR="008F4688">
        <w:rPr>
          <w:noProof/>
        </w:rPr>
        <w:fldChar w:fldCharType="end"/>
      </w:r>
    </w:p>
    <w:p w14:paraId="2C16F4AA"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8F4688">
        <w:rPr>
          <w:noProof/>
        </w:rPr>
        <w:fldChar w:fldCharType="begin"/>
      </w:r>
      <w:r>
        <w:rPr>
          <w:noProof/>
        </w:rPr>
        <w:instrText xml:space="preserve"> PAGEREF _Toc344902621 \h </w:instrText>
      </w:r>
      <w:r w:rsidR="008F4688">
        <w:rPr>
          <w:noProof/>
        </w:rPr>
      </w:r>
      <w:r w:rsidR="008F4688">
        <w:rPr>
          <w:noProof/>
        </w:rPr>
        <w:fldChar w:fldCharType="separate"/>
      </w:r>
      <w:r w:rsidR="00752303">
        <w:rPr>
          <w:noProof/>
        </w:rPr>
        <w:t>3</w:t>
      </w:r>
      <w:r w:rsidR="008F4688">
        <w:rPr>
          <w:noProof/>
        </w:rPr>
        <w:fldChar w:fldCharType="end"/>
      </w:r>
    </w:p>
    <w:p w14:paraId="07B4EB76"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8F4688">
        <w:rPr>
          <w:noProof/>
        </w:rPr>
        <w:fldChar w:fldCharType="begin"/>
      </w:r>
      <w:r>
        <w:rPr>
          <w:noProof/>
        </w:rPr>
        <w:instrText xml:space="preserve"> PAGEREF _Toc344902622 \h </w:instrText>
      </w:r>
      <w:r w:rsidR="008F4688">
        <w:rPr>
          <w:noProof/>
        </w:rPr>
      </w:r>
      <w:r w:rsidR="008F4688">
        <w:rPr>
          <w:noProof/>
        </w:rPr>
        <w:fldChar w:fldCharType="separate"/>
      </w:r>
      <w:r w:rsidR="00752303">
        <w:rPr>
          <w:noProof/>
        </w:rPr>
        <w:t>4</w:t>
      </w:r>
      <w:r w:rsidR="008F4688">
        <w:rPr>
          <w:noProof/>
        </w:rPr>
        <w:fldChar w:fldCharType="end"/>
      </w:r>
    </w:p>
    <w:p w14:paraId="42B9CF34"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8F4688">
        <w:rPr>
          <w:noProof/>
        </w:rPr>
        <w:fldChar w:fldCharType="begin"/>
      </w:r>
      <w:r>
        <w:rPr>
          <w:noProof/>
        </w:rPr>
        <w:instrText xml:space="preserve"> PAGEREF _Toc344902623 \h </w:instrText>
      </w:r>
      <w:r w:rsidR="008F4688">
        <w:rPr>
          <w:noProof/>
        </w:rPr>
      </w:r>
      <w:r w:rsidR="008F4688">
        <w:rPr>
          <w:noProof/>
        </w:rPr>
        <w:fldChar w:fldCharType="separate"/>
      </w:r>
      <w:r w:rsidR="00752303">
        <w:rPr>
          <w:noProof/>
        </w:rPr>
        <w:t>5</w:t>
      </w:r>
      <w:r w:rsidR="008F4688">
        <w:rPr>
          <w:noProof/>
        </w:rPr>
        <w:fldChar w:fldCharType="end"/>
      </w:r>
    </w:p>
    <w:p w14:paraId="6D4EE6B6"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8F4688">
        <w:rPr>
          <w:noProof/>
        </w:rPr>
        <w:fldChar w:fldCharType="begin"/>
      </w:r>
      <w:r>
        <w:rPr>
          <w:noProof/>
        </w:rPr>
        <w:instrText xml:space="preserve"> PAGEREF _Toc344902624 \h </w:instrText>
      </w:r>
      <w:r w:rsidR="008F4688">
        <w:rPr>
          <w:noProof/>
        </w:rPr>
      </w:r>
      <w:r w:rsidR="008F4688">
        <w:rPr>
          <w:noProof/>
        </w:rPr>
        <w:fldChar w:fldCharType="separate"/>
      </w:r>
      <w:r w:rsidR="00752303">
        <w:rPr>
          <w:noProof/>
        </w:rPr>
        <w:t>5</w:t>
      </w:r>
      <w:r w:rsidR="008F4688">
        <w:rPr>
          <w:noProof/>
        </w:rPr>
        <w:fldChar w:fldCharType="end"/>
      </w:r>
    </w:p>
    <w:p w14:paraId="06F5D8BE"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8F4688">
        <w:rPr>
          <w:noProof/>
        </w:rPr>
        <w:fldChar w:fldCharType="begin"/>
      </w:r>
      <w:r>
        <w:rPr>
          <w:noProof/>
        </w:rPr>
        <w:instrText xml:space="preserve"> PAGEREF _Toc344902625 \h </w:instrText>
      </w:r>
      <w:r w:rsidR="008F4688">
        <w:rPr>
          <w:noProof/>
        </w:rPr>
      </w:r>
      <w:r w:rsidR="008F4688">
        <w:rPr>
          <w:noProof/>
        </w:rPr>
        <w:fldChar w:fldCharType="separate"/>
      </w:r>
      <w:r w:rsidR="00752303">
        <w:rPr>
          <w:noProof/>
        </w:rPr>
        <w:t>5</w:t>
      </w:r>
      <w:r w:rsidR="008F4688">
        <w:rPr>
          <w:noProof/>
        </w:rPr>
        <w:fldChar w:fldCharType="end"/>
      </w:r>
    </w:p>
    <w:p w14:paraId="2088B7FC"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8F4688">
        <w:rPr>
          <w:noProof/>
        </w:rPr>
        <w:fldChar w:fldCharType="begin"/>
      </w:r>
      <w:r>
        <w:rPr>
          <w:noProof/>
        </w:rPr>
        <w:instrText xml:space="preserve"> PAGEREF _Toc344902626 \h </w:instrText>
      </w:r>
      <w:r w:rsidR="008F4688">
        <w:rPr>
          <w:noProof/>
        </w:rPr>
      </w:r>
      <w:r w:rsidR="008F4688">
        <w:rPr>
          <w:noProof/>
        </w:rPr>
        <w:fldChar w:fldCharType="separate"/>
      </w:r>
      <w:r w:rsidR="00752303">
        <w:rPr>
          <w:noProof/>
        </w:rPr>
        <w:t>5</w:t>
      </w:r>
      <w:r w:rsidR="008F4688">
        <w:rPr>
          <w:noProof/>
        </w:rPr>
        <w:fldChar w:fldCharType="end"/>
      </w:r>
    </w:p>
    <w:p w14:paraId="3806F28C"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8F4688">
        <w:rPr>
          <w:noProof/>
        </w:rPr>
        <w:fldChar w:fldCharType="begin"/>
      </w:r>
      <w:r>
        <w:rPr>
          <w:noProof/>
        </w:rPr>
        <w:instrText xml:space="preserve"> PAGEREF _Toc344902627 \h </w:instrText>
      </w:r>
      <w:r w:rsidR="008F4688">
        <w:rPr>
          <w:noProof/>
        </w:rPr>
      </w:r>
      <w:r w:rsidR="008F4688">
        <w:rPr>
          <w:noProof/>
        </w:rPr>
        <w:fldChar w:fldCharType="separate"/>
      </w:r>
      <w:r w:rsidR="00752303">
        <w:rPr>
          <w:noProof/>
        </w:rPr>
        <w:t>5</w:t>
      </w:r>
      <w:r w:rsidR="008F4688">
        <w:rPr>
          <w:noProof/>
        </w:rPr>
        <w:fldChar w:fldCharType="end"/>
      </w:r>
    </w:p>
    <w:p w14:paraId="7D93C0F1"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8F4688">
        <w:rPr>
          <w:noProof/>
        </w:rPr>
        <w:fldChar w:fldCharType="begin"/>
      </w:r>
      <w:r>
        <w:rPr>
          <w:noProof/>
        </w:rPr>
        <w:instrText xml:space="preserve"> PAGEREF _Toc344902628 \h </w:instrText>
      </w:r>
      <w:r w:rsidR="008F4688">
        <w:rPr>
          <w:noProof/>
        </w:rPr>
      </w:r>
      <w:r w:rsidR="008F4688">
        <w:rPr>
          <w:noProof/>
        </w:rPr>
        <w:fldChar w:fldCharType="separate"/>
      </w:r>
      <w:r w:rsidR="00752303">
        <w:rPr>
          <w:noProof/>
        </w:rPr>
        <w:t>5</w:t>
      </w:r>
      <w:r w:rsidR="008F4688">
        <w:rPr>
          <w:noProof/>
        </w:rPr>
        <w:fldChar w:fldCharType="end"/>
      </w:r>
    </w:p>
    <w:p w14:paraId="285DE6D2"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8F4688">
        <w:rPr>
          <w:noProof/>
        </w:rPr>
        <w:fldChar w:fldCharType="begin"/>
      </w:r>
      <w:r>
        <w:rPr>
          <w:noProof/>
        </w:rPr>
        <w:instrText xml:space="preserve"> PAGEREF _Toc344902629 \h </w:instrText>
      </w:r>
      <w:r w:rsidR="008F4688">
        <w:rPr>
          <w:noProof/>
        </w:rPr>
      </w:r>
      <w:r w:rsidR="008F4688">
        <w:rPr>
          <w:noProof/>
        </w:rPr>
        <w:fldChar w:fldCharType="separate"/>
      </w:r>
      <w:r w:rsidR="00752303">
        <w:rPr>
          <w:noProof/>
        </w:rPr>
        <w:t>5</w:t>
      </w:r>
      <w:r w:rsidR="008F4688">
        <w:rPr>
          <w:noProof/>
        </w:rPr>
        <w:fldChar w:fldCharType="end"/>
      </w:r>
    </w:p>
    <w:p w14:paraId="356CD723"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8F4688">
        <w:rPr>
          <w:noProof/>
        </w:rPr>
        <w:fldChar w:fldCharType="begin"/>
      </w:r>
      <w:r>
        <w:rPr>
          <w:noProof/>
        </w:rPr>
        <w:instrText xml:space="preserve"> PAGEREF _Toc344902630 \h </w:instrText>
      </w:r>
      <w:r w:rsidR="008F4688">
        <w:rPr>
          <w:noProof/>
        </w:rPr>
      </w:r>
      <w:r w:rsidR="008F4688">
        <w:rPr>
          <w:noProof/>
        </w:rPr>
        <w:fldChar w:fldCharType="separate"/>
      </w:r>
      <w:r w:rsidR="00752303">
        <w:rPr>
          <w:noProof/>
        </w:rPr>
        <w:t>6</w:t>
      </w:r>
      <w:r w:rsidR="008F4688">
        <w:rPr>
          <w:noProof/>
        </w:rPr>
        <w:fldChar w:fldCharType="end"/>
      </w:r>
    </w:p>
    <w:p w14:paraId="2B86332E"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buoy positions at sea</w:t>
      </w:r>
      <w:r>
        <w:rPr>
          <w:noProof/>
        </w:rPr>
        <w:tab/>
      </w:r>
      <w:r w:rsidR="008F4688">
        <w:rPr>
          <w:noProof/>
        </w:rPr>
        <w:fldChar w:fldCharType="begin"/>
      </w:r>
      <w:r>
        <w:rPr>
          <w:noProof/>
        </w:rPr>
        <w:instrText xml:space="preserve"> PAGEREF _Toc344902632 \h </w:instrText>
      </w:r>
      <w:r w:rsidR="008F4688">
        <w:rPr>
          <w:noProof/>
        </w:rPr>
      </w:r>
      <w:r w:rsidR="008F4688">
        <w:rPr>
          <w:noProof/>
        </w:rPr>
        <w:fldChar w:fldCharType="separate"/>
      </w:r>
      <w:r w:rsidR="00752303">
        <w:rPr>
          <w:noProof/>
        </w:rPr>
        <w:t>6</w:t>
      </w:r>
      <w:r w:rsidR="008F4688">
        <w:rPr>
          <w:noProof/>
        </w:rPr>
        <w:fldChar w:fldCharType="end"/>
      </w:r>
    </w:p>
    <w:p w14:paraId="566640E7"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2.2</w:t>
      </w:r>
      <w:r>
        <w:rPr>
          <w:rFonts w:asciiTheme="minorHAnsi" w:eastAsiaTheme="minorEastAsia" w:hAnsiTheme="minorHAnsi" w:cstheme="minorBidi"/>
          <w:bCs w:val="0"/>
          <w:noProof/>
          <w:szCs w:val="22"/>
          <w:lang w:eastAsia="en-GB"/>
        </w:rPr>
        <w:tab/>
      </w:r>
      <w:r>
        <w:rPr>
          <w:noProof/>
        </w:rPr>
        <w:t>Module 2 – Factors affecting the position of a buoy</w:t>
      </w:r>
      <w:r>
        <w:rPr>
          <w:noProof/>
        </w:rPr>
        <w:tab/>
      </w:r>
      <w:r w:rsidR="008F4688">
        <w:rPr>
          <w:noProof/>
        </w:rPr>
        <w:fldChar w:fldCharType="begin"/>
      </w:r>
      <w:r>
        <w:rPr>
          <w:noProof/>
        </w:rPr>
        <w:instrText xml:space="preserve"> PAGEREF _Toc344902633 \h </w:instrText>
      </w:r>
      <w:r w:rsidR="008F4688">
        <w:rPr>
          <w:noProof/>
        </w:rPr>
      </w:r>
      <w:r w:rsidR="008F4688">
        <w:rPr>
          <w:noProof/>
        </w:rPr>
        <w:fldChar w:fldCharType="separate"/>
      </w:r>
      <w:r w:rsidR="00752303">
        <w:rPr>
          <w:noProof/>
        </w:rPr>
        <w:t>6</w:t>
      </w:r>
      <w:r w:rsidR="008F4688">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36" w:name="_Toc322529300"/>
      <w:bookmarkStart w:id="37" w:name="_Toc322529516"/>
      <w:bookmarkStart w:id="38" w:name="_Toc322529565"/>
      <w:bookmarkStart w:id="39" w:name="_Toc344902623"/>
      <w:r w:rsidRPr="009115AA">
        <w:lastRenderedPageBreak/>
        <w:t xml:space="preserve">PART A - </w:t>
      </w:r>
      <w:r w:rsidRPr="00676676">
        <w:t>COURSE</w:t>
      </w:r>
      <w:r w:rsidRPr="009115AA">
        <w:t xml:space="preserve"> OVERVIEW</w:t>
      </w:r>
      <w:bookmarkEnd w:id="36"/>
      <w:bookmarkEnd w:id="37"/>
      <w:bookmarkEnd w:id="38"/>
      <w:bookmarkEnd w:id="39"/>
    </w:p>
    <w:p w14:paraId="7F2FB056" w14:textId="77777777" w:rsidR="00394A72" w:rsidRDefault="00394A72" w:rsidP="005D495F">
      <w:pPr>
        <w:pStyle w:val="Heading2"/>
      </w:pPr>
      <w:bookmarkStart w:id="40" w:name="_Toc322529517"/>
      <w:bookmarkStart w:id="41" w:name="_Toc322529566"/>
      <w:bookmarkStart w:id="42" w:name="_Toc344902624"/>
      <w:r>
        <w:t>Scope</w:t>
      </w:r>
      <w:bookmarkEnd w:id="40"/>
      <w:bookmarkEnd w:id="41"/>
      <w:bookmarkEnd w:id="42"/>
    </w:p>
    <w:p w14:paraId="638CD970"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8135DF">
        <w:t>basic</w:t>
      </w:r>
      <w:r w:rsidR="00A84C0A">
        <w:t xml:space="preserve"> </w:t>
      </w:r>
      <w:r w:rsidR="00824C0C">
        <w:t xml:space="preserve">understanding of </w:t>
      </w:r>
      <w:r w:rsidR="008135DF">
        <w:t>the factors affecting the position of floating aids to navigation</w:t>
      </w:r>
      <w:r w:rsidR="00061196">
        <w:t>.</w:t>
      </w:r>
    </w:p>
    <w:p w14:paraId="2D7E83D1" w14:textId="77777777" w:rsidR="00394A72" w:rsidRPr="00E01B7D" w:rsidRDefault="005D0E50" w:rsidP="00080131">
      <w:pPr>
        <w:pStyle w:val="BodyText"/>
      </w:pPr>
      <w:r>
        <w:t xml:space="preserve">This introductory course is intended to be supported by further training modules on </w:t>
      </w:r>
      <w:r w:rsidR="00723A20">
        <w:t xml:space="preserve">floating aids; </w:t>
      </w:r>
      <w:r>
        <w:t>practical aspe</w:t>
      </w:r>
      <w:r w:rsidR="00723A20">
        <w:t>cts of buoy handling; moorings;</w:t>
      </w:r>
      <w:r>
        <w:t xml:space="preserve"> deployment and maintenance</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43" w:name="_Toc322529518"/>
      <w:bookmarkStart w:id="44" w:name="_Toc322529567"/>
      <w:bookmarkStart w:id="45" w:name="_Toc344902625"/>
      <w:r w:rsidRPr="00BC22E9">
        <w:t>Objective</w:t>
      </w:r>
      <w:bookmarkEnd w:id="43"/>
      <w:bookmarkEnd w:id="44"/>
      <w:bookmarkEnd w:id="45"/>
      <w:r w:rsidRPr="00BC22E9">
        <w:t xml:space="preserve"> </w:t>
      </w:r>
    </w:p>
    <w:p w14:paraId="6233E6F0"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understand the factors affecting the position of a floating AtoN</w:t>
      </w:r>
      <w:r w:rsidRPr="009D23A8">
        <w:t xml:space="preserve"> within their organizations. </w:t>
      </w:r>
    </w:p>
    <w:p w14:paraId="7C2F6A7D" w14:textId="77777777" w:rsidR="00394A72" w:rsidRDefault="00394A72" w:rsidP="00496B74">
      <w:pPr>
        <w:pStyle w:val="Heading2"/>
      </w:pPr>
      <w:bookmarkStart w:id="46" w:name="_Toc322529519"/>
      <w:bookmarkStart w:id="47" w:name="_Toc322529568"/>
      <w:bookmarkStart w:id="48" w:name="_Toc344902626"/>
      <w:r w:rsidRPr="00FB3D29">
        <w:t>Course Outline</w:t>
      </w:r>
      <w:bookmarkEnd w:id="46"/>
      <w:bookmarkEnd w:id="47"/>
      <w:bookmarkEnd w:id="48"/>
    </w:p>
    <w:p w14:paraId="42152D6E" w14:textId="77777777" w:rsidR="00394A72" w:rsidRPr="009D23A8" w:rsidRDefault="00394A72" w:rsidP="00080131">
      <w:pPr>
        <w:pStyle w:val="BodyText"/>
      </w:pPr>
      <w:r w:rsidRPr="00BC22E9">
        <w:t xml:space="preserve">This </w:t>
      </w:r>
      <w:r w:rsidR="00A84C0A">
        <w:t xml:space="preserve">theoretical </w:t>
      </w:r>
      <w:r w:rsidRPr="00BC22E9">
        <w:t xml:space="preserve">course is intended to cover the knowledge required for a technician to </w:t>
      </w:r>
      <w:r w:rsidR="00493B5B">
        <w:t>determine the factors affecting the position of buoys</w:t>
      </w:r>
      <w:r w:rsidRPr="00BC22E9">
        <w:t>.</w:t>
      </w:r>
      <w:r w:rsidR="00A84C0A">
        <w:t xml:space="preserve"> </w:t>
      </w:r>
      <w:r w:rsidRPr="00BC22E9">
        <w:t xml:space="preserve">The complete course </w:t>
      </w:r>
      <w:r>
        <w:t xml:space="preserve">comprises </w:t>
      </w:r>
      <w:r w:rsidR="00723A20">
        <w:t>2</w:t>
      </w:r>
      <w:r w:rsidRPr="00BC22E9">
        <w:t xml:space="preserve"> </w:t>
      </w:r>
      <w:r w:rsidR="005409B2">
        <w:t xml:space="preserve">classroom </w:t>
      </w:r>
      <w:r w:rsidRPr="00BC22E9">
        <w:t xml:space="preserve">modules, each of which deals with a specific subject </w:t>
      </w:r>
      <w:r w:rsidR="00A84C0A">
        <w:t xml:space="preserve">covering aspects </w:t>
      </w:r>
      <w:r w:rsidR="00493B5B">
        <w:t>buoy positions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49" w:name="_Toc322529520"/>
      <w:bookmarkStart w:id="50" w:name="_Toc322529569"/>
      <w:bookmarkStart w:id="51" w:name="_Toc344902627"/>
      <w:r w:rsidRPr="00676676">
        <w:t>Table</w:t>
      </w:r>
      <w:r>
        <w:t xml:space="preserve"> of Teaching M</w:t>
      </w:r>
      <w:r w:rsidRPr="000401D9">
        <w:t>odules</w:t>
      </w:r>
      <w:bookmarkEnd w:id="49"/>
      <w:bookmarkEnd w:id="50"/>
      <w:bookmarkEnd w:id="5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77777777" w:rsidR="00394A72" w:rsidRPr="005A5150" w:rsidRDefault="00493B5B" w:rsidP="00B51B78">
            <w:pPr>
              <w:pStyle w:val="Default"/>
              <w:rPr>
                <w:sz w:val="22"/>
                <w:szCs w:val="22"/>
              </w:rPr>
            </w:pPr>
            <w:r>
              <w:rPr>
                <w:sz w:val="22"/>
                <w:szCs w:val="22"/>
              </w:rPr>
              <w:t xml:space="preserve">An introduction to </w:t>
            </w:r>
            <w:r w:rsidR="00454923">
              <w:rPr>
                <w:sz w:val="22"/>
                <w:szCs w:val="22"/>
              </w:rPr>
              <w:t xml:space="preserve">buoy </w:t>
            </w:r>
            <w:r>
              <w:rPr>
                <w:sz w:val="22"/>
                <w:szCs w:val="22"/>
              </w:rPr>
              <w:t>positions at sea</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77777777" w:rsidR="00394A72" w:rsidRPr="005A5150" w:rsidRDefault="00731AE1"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77777777" w:rsidR="00394A72" w:rsidRPr="001A35C8" w:rsidRDefault="00394A72" w:rsidP="00454923">
            <w:r w:rsidRPr="001A35C8">
              <w:rPr>
                <w:rFonts w:cs="Arial"/>
              </w:rPr>
              <w:t xml:space="preserve">This module describes </w:t>
            </w:r>
            <w:r w:rsidR="00493B5B">
              <w:rPr>
                <w:rFonts w:cs="Arial"/>
              </w:rPr>
              <w:t xml:space="preserve">how </w:t>
            </w:r>
            <w:r w:rsidR="00454923">
              <w:rPr>
                <w:rFonts w:cs="Arial"/>
              </w:rPr>
              <w:t xml:space="preserve">the </w:t>
            </w:r>
            <w:r w:rsidR="00493B5B">
              <w:rPr>
                <w:rFonts w:cs="Arial"/>
              </w:rPr>
              <w:t>positions</w:t>
            </w:r>
            <w:r w:rsidR="00454923">
              <w:rPr>
                <w:rFonts w:cs="Arial"/>
              </w:rPr>
              <w:t xml:space="preserve"> of buoys are determined and reported</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77777777" w:rsidR="00394A72" w:rsidRPr="005A5150" w:rsidRDefault="00C80593" w:rsidP="00B51B78">
            <w:pPr>
              <w:pStyle w:val="Default"/>
              <w:rPr>
                <w:sz w:val="22"/>
                <w:szCs w:val="22"/>
              </w:rPr>
            </w:pPr>
            <w:r>
              <w:rPr>
                <w:sz w:val="22"/>
                <w:szCs w:val="22"/>
              </w:rPr>
              <w:t>Factors affecting the position of a buoy</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77777777" w:rsidR="00394A72" w:rsidRPr="005A5150" w:rsidRDefault="001036E3"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673EC26E" w14:textId="77777777" w:rsidR="00394A72" w:rsidRPr="00EA0429" w:rsidRDefault="001145E4" w:rsidP="001145E4">
            <w:pPr>
              <w:pStyle w:val="CM14"/>
              <w:jc w:val="both"/>
              <w:rPr>
                <w:sz w:val="22"/>
              </w:rPr>
            </w:pPr>
            <w:r>
              <w:rPr>
                <w:sz w:val="22"/>
              </w:rPr>
              <w:t>This module describes why the position of a buoy may vary</w:t>
            </w:r>
          </w:p>
        </w:tc>
      </w:tr>
      <w:tr w:rsidR="00394A72"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77777777" w:rsidR="00394A72" w:rsidRPr="005A5150" w:rsidRDefault="001145E4"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042C795" w14:textId="77777777"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77777777" w:rsidR="00394A72" w:rsidRPr="005A5150" w:rsidRDefault="001036E3" w:rsidP="001036E3">
            <w:pPr>
              <w:pStyle w:val="Default"/>
              <w:jc w:val="center"/>
              <w:rPr>
                <w:b/>
                <w:sz w:val="22"/>
                <w:szCs w:val="22"/>
              </w:rPr>
            </w:pPr>
            <w:r>
              <w:rPr>
                <w:b/>
                <w:sz w:val="22"/>
                <w:szCs w:val="22"/>
              </w:rPr>
              <w:t>4.5</w:t>
            </w:r>
          </w:p>
        </w:tc>
        <w:tc>
          <w:tcPr>
            <w:tcW w:w="4529" w:type="dxa"/>
            <w:tcBorders>
              <w:top w:val="single" w:sz="4" w:space="0" w:color="000000"/>
              <w:left w:val="single" w:sz="4" w:space="0" w:color="000000"/>
              <w:bottom w:val="single" w:sz="6" w:space="0" w:color="000000"/>
              <w:right w:val="single" w:sz="4" w:space="0" w:color="000000"/>
            </w:tcBorders>
          </w:tcPr>
          <w:p w14:paraId="6D9F8D1B"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05A7F565" w14:textId="77777777" w:rsidR="00A9141C" w:rsidRDefault="00A9141C" w:rsidP="002913F6">
      <w:pPr>
        <w:pStyle w:val="BodyText"/>
      </w:pPr>
      <w:bookmarkStart w:id="52" w:name="_Toc322529521"/>
      <w:bookmarkStart w:id="53" w:name="_Toc322529570"/>
    </w:p>
    <w:p w14:paraId="177DE5C8" w14:textId="77777777" w:rsidR="00394A72" w:rsidRPr="000401D9" w:rsidRDefault="00394A72" w:rsidP="00496B74">
      <w:pPr>
        <w:pStyle w:val="Heading2"/>
      </w:pPr>
      <w:bookmarkStart w:id="54" w:name="_Toc34490262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52"/>
      <w:bookmarkEnd w:id="53"/>
      <w:bookmarkEnd w:id="54"/>
    </w:p>
    <w:p w14:paraId="53E4E513" w14:textId="77777777" w:rsidR="00394A72" w:rsidRDefault="00394A72" w:rsidP="00080131">
      <w:pPr>
        <w:pStyle w:val="List1"/>
      </w:pPr>
      <w:r w:rsidRPr="00697192">
        <w:t xml:space="preserve">This course </w:t>
      </w:r>
      <w:r w:rsidR="0059051E">
        <w:t xml:space="preserve">will be </w:t>
      </w:r>
      <w:r w:rsidRPr="00697192">
        <w:t>classroom</w:t>
      </w:r>
      <w:r w:rsidR="0059051E">
        <w:t xml:space="preserve"> based.</w:t>
      </w:r>
      <w:r w:rsidRPr="00697192">
        <w:t xml:space="preserve"> Classrooms should be equipped with blackboards, whiteboards, and overhead projectors to enable presentation of the subject matter</w:t>
      </w:r>
      <w:r>
        <w:t>.</w:t>
      </w:r>
    </w:p>
    <w:p w14:paraId="0F34E551" w14:textId="77777777" w:rsidR="00A90322" w:rsidRDefault="00A90322" w:rsidP="00080131">
      <w:pPr>
        <w:pStyle w:val="List1"/>
      </w:pPr>
      <w:r>
        <w:t>A regional medium and large scale chart should be provided.</w:t>
      </w:r>
    </w:p>
    <w:p w14:paraId="7B4E1EFA" w14:textId="77777777" w:rsidR="00394A72" w:rsidRDefault="00A90322" w:rsidP="00080131">
      <w:pPr>
        <w:pStyle w:val="List1"/>
      </w:pPr>
      <w:r>
        <w:t>A model</w:t>
      </w:r>
      <w:r w:rsidR="0029548F">
        <w:t xml:space="preserve"> </w:t>
      </w:r>
      <w:r w:rsidR="0059051E">
        <w:t xml:space="preserve">of </w:t>
      </w:r>
      <w:r>
        <w:t>a buoy</w:t>
      </w:r>
      <w:r w:rsidR="0059051E">
        <w:t xml:space="preserve"> </w:t>
      </w:r>
      <w:r>
        <w:t xml:space="preserve">in a water tank </w:t>
      </w:r>
      <w:r w:rsidR="0029548F">
        <w:t>should be considered</w:t>
      </w:r>
      <w:r w:rsidR="00683F3A">
        <w:t xml:space="preserve"> as </w:t>
      </w:r>
      <w:r>
        <w:t xml:space="preserve">a </w:t>
      </w:r>
      <w:r w:rsidR="00683F3A">
        <w:t>valuable teaching aid</w:t>
      </w:r>
      <w:r w:rsidR="0029548F">
        <w: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55" w:name="_Toc322529522"/>
      <w:bookmarkStart w:id="56" w:name="_Toc322529571"/>
      <w:bookmarkStart w:id="57" w:name="_Toc344902629"/>
      <w:r w:rsidRPr="00676676">
        <w:t>References</w:t>
      </w:r>
      <w:bookmarkEnd w:id="55"/>
      <w:bookmarkEnd w:id="56"/>
      <w:bookmarkEnd w:id="57"/>
    </w:p>
    <w:p w14:paraId="041B1962" w14:textId="77777777" w:rsidR="00394A72" w:rsidRDefault="00394A72" w:rsidP="00080131">
      <w:pPr>
        <w:pStyle w:val="BodyText"/>
      </w:pPr>
      <w:r w:rsidRPr="00A33327">
        <w:t>In addition to any specific references required by the Competent Authority, the following material is relevant to this course:</w:t>
      </w:r>
    </w:p>
    <w:p w14:paraId="1EA98498" w14:textId="77777777" w:rsidR="00E83470" w:rsidRDefault="00E83470" w:rsidP="00080131">
      <w:pPr>
        <w:pStyle w:val="BodyText"/>
      </w:pPr>
    </w:p>
    <w:p w14:paraId="68507357" w14:textId="77777777" w:rsidR="00E83470" w:rsidRDefault="00E83470" w:rsidP="00E83470">
      <w:pPr>
        <w:pStyle w:val="BodyText"/>
        <w:numPr>
          <w:ilvl w:val="0"/>
          <w:numId w:val="82"/>
        </w:numPr>
      </w:pPr>
      <w:r>
        <w:t>IALA Recommendation E-107 on Moorings for Floating Aids to Navigation</w:t>
      </w:r>
    </w:p>
    <w:p w14:paraId="7165AC51" w14:textId="77777777" w:rsidR="00E83470" w:rsidRDefault="00E83470" w:rsidP="00E83470">
      <w:pPr>
        <w:pStyle w:val="BodyText"/>
        <w:numPr>
          <w:ilvl w:val="0"/>
          <w:numId w:val="82"/>
        </w:numPr>
      </w:pPr>
      <w:r>
        <w:t>IALA Recommendation O-118 for the Recording of Aids to Navigation Positions</w:t>
      </w:r>
    </w:p>
    <w:p w14:paraId="649085DA" w14:textId="77777777" w:rsidR="00E83470" w:rsidRDefault="00E83470" w:rsidP="00E83470">
      <w:pPr>
        <w:pStyle w:val="BodyText"/>
        <w:numPr>
          <w:ilvl w:val="0"/>
          <w:numId w:val="82"/>
        </w:numPr>
      </w:pPr>
      <w:r>
        <w:t>IALA Recommendation O-104 on ‘Off Station’ signals for Major Floating Aids</w:t>
      </w:r>
    </w:p>
    <w:p w14:paraId="176BE1BA" w14:textId="77777777" w:rsidR="00E83470" w:rsidRDefault="00E83470" w:rsidP="00E83470">
      <w:pPr>
        <w:pStyle w:val="BodyText"/>
        <w:numPr>
          <w:ilvl w:val="0"/>
          <w:numId w:val="82"/>
        </w:numPr>
        <w:rPr>
          <w:ins w:id="58" w:author="Gerardine Delanoye" w:date="2016-03-10T11:28:00Z"/>
        </w:rPr>
      </w:pPr>
      <w:r>
        <w:t>IALA Guideline 1066 on the Design of Floating Aid to Navigation Moorings</w:t>
      </w:r>
    </w:p>
    <w:p w14:paraId="3AA8B9D4" w14:textId="75EDC7DD" w:rsidR="00002FE7" w:rsidRPr="00A33327" w:rsidRDefault="00002FE7" w:rsidP="00E83470">
      <w:pPr>
        <w:pStyle w:val="BodyText"/>
        <w:numPr>
          <w:ilvl w:val="0"/>
          <w:numId w:val="82"/>
        </w:numPr>
      </w:pPr>
      <w:ins w:id="59" w:author="Gerardine Delanoye" w:date="2016-03-10T11:28:00Z">
        <w:r>
          <w:t>NAVGUIDE and MBS</w:t>
        </w:r>
      </w:ins>
    </w:p>
    <w:p w14:paraId="20BF54C5" w14:textId="77777777" w:rsidR="00394A72" w:rsidRPr="00676676" w:rsidRDefault="00394A72" w:rsidP="00080131">
      <w:pPr>
        <w:pStyle w:val="Heading1"/>
      </w:pPr>
      <w:bookmarkStart w:id="60" w:name="_Toc322529523"/>
      <w:bookmarkStart w:id="61" w:name="_Toc322529572"/>
      <w:bookmarkStart w:id="62" w:name="_Toc344902630"/>
      <w:r w:rsidRPr="00676676">
        <w:lastRenderedPageBreak/>
        <w:t>PART B - TEACHING MODULES</w:t>
      </w:r>
      <w:bookmarkEnd w:id="60"/>
      <w:bookmarkEnd w:id="61"/>
      <w:bookmarkEnd w:id="62"/>
    </w:p>
    <w:p w14:paraId="6723C5E2" w14:textId="77777777" w:rsidR="005E2E20" w:rsidRPr="005E2E20" w:rsidRDefault="00394A72" w:rsidP="000B7B92">
      <w:pPr>
        <w:pStyle w:val="Heading2"/>
        <w:rPr>
          <w:b w:val="0"/>
        </w:rPr>
      </w:pPr>
      <w:bookmarkStart w:id="63" w:name="_Toc322529524"/>
      <w:bookmarkStart w:id="64" w:name="_Toc322529573"/>
      <w:bookmarkStart w:id="65" w:name="_Toc344902631"/>
      <w:r w:rsidRPr="000401D9">
        <w:t xml:space="preserve">Module </w:t>
      </w:r>
      <w:bookmarkEnd w:id="63"/>
      <w:bookmarkEnd w:id="64"/>
      <w:r w:rsidR="00731AE1" w:rsidRPr="000401D9">
        <w:t xml:space="preserve">1 </w:t>
      </w:r>
      <w:r w:rsidR="00731AE1">
        <w:t xml:space="preserve">- </w:t>
      </w:r>
      <w:r w:rsidR="00731AE1" w:rsidRPr="005E2E20">
        <w:rPr>
          <w:sz w:val="22"/>
          <w:szCs w:val="22"/>
        </w:rPr>
        <w:t>An introduction to buoy positions at sea</w:t>
      </w:r>
      <w:bookmarkEnd w:id="65"/>
    </w:p>
    <w:p w14:paraId="626B5168" w14:textId="77777777" w:rsidR="00394A72" w:rsidRPr="005E2E20" w:rsidRDefault="005E2E20" w:rsidP="005E2E20">
      <w:pPr>
        <w:pStyle w:val="Heading2"/>
        <w:numPr>
          <w:ilvl w:val="0"/>
          <w:numId w:val="0"/>
        </w:numPr>
        <w:rPr>
          <w:b w:val="0"/>
        </w:rPr>
      </w:pPr>
      <w:bookmarkStart w:id="66" w:name="_Toc344902632"/>
      <w:r>
        <w:rPr>
          <w:b w:val="0"/>
        </w:rPr>
        <w:t>2.1.1</w:t>
      </w:r>
      <w:r w:rsidR="00731AE1" w:rsidRPr="005E2E20">
        <w:rPr>
          <w:b w:val="0"/>
        </w:rPr>
        <w:t xml:space="preserve"> </w:t>
      </w:r>
      <w:r w:rsidR="00394A72" w:rsidRPr="005E2E20">
        <w:rPr>
          <w:b w:val="0"/>
        </w:rPr>
        <w:t>Scope</w:t>
      </w:r>
      <w:bookmarkEnd w:id="66"/>
      <w:r w:rsidR="00394A72" w:rsidRPr="005E2E20">
        <w:rPr>
          <w:b w:val="0"/>
        </w:rPr>
        <w:t xml:space="preserve"> </w:t>
      </w:r>
    </w:p>
    <w:p w14:paraId="4A1EE89C" w14:textId="77777777" w:rsidR="00394A72" w:rsidRPr="00FB3D29" w:rsidRDefault="00881303" w:rsidP="00082991">
      <w:r w:rsidRPr="001A35C8">
        <w:rPr>
          <w:rFonts w:cs="Arial"/>
        </w:rPr>
        <w:t xml:space="preserve">This module describes </w:t>
      </w:r>
      <w:r w:rsidR="00731AE1">
        <w:rPr>
          <w:rFonts w:cs="Arial"/>
        </w:rPr>
        <w:t>how the positions of buoys are determined and reported</w:t>
      </w:r>
      <w:r w:rsidR="00394A72">
        <w:t>.</w:t>
      </w:r>
    </w:p>
    <w:p w14:paraId="1ECE7CBE" w14:textId="77777777" w:rsidR="00394A72" w:rsidRPr="00FB3D29" w:rsidRDefault="00394A72" w:rsidP="000B7B92">
      <w:pPr>
        <w:pStyle w:val="Heading3"/>
        <w:rPr>
          <w:b/>
        </w:rPr>
      </w:pPr>
      <w:r w:rsidRPr="00FB3D29">
        <w:t xml:space="preserve">Learning </w:t>
      </w:r>
      <w:r w:rsidRPr="005A5150">
        <w:t>Objective</w:t>
      </w:r>
    </w:p>
    <w:p w14:paraId="72945738"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w:t>
      </w:r>
      <w:del w:id="67" w:author="Gerardine Delanoye" w:date="2016-03-10T11:29:00Z">
        <w:r w:rsidR="00881303" w:rsidDel="00002FE7">
          <w:delText>the</w:delText>
        </w:r>
      </w:del>
      <w:r w:rsidR="00881303">
        <w:t xml:space="preserve"> </w:t>
      </w:r>
      <w:r w:rsidR="00731AE1">
        <w:t>how the positions of buoys are fixed before their positions are reported using a standard format</w:t>
      </w:r>
      <w:r w:rsidRPr="00FB3D29">
        <w:t>.</w:t>
      </w:r>
    </w:p>
    <w:p w14:paraId="3FE2E326" w14:textId="77777777" w:rsidR="00394A72" w:rsidRDefault="00394A72" w:rsidP="000B7B92">
      <w:pPr>
        <w:pStyle w:val="Heading3"/>
      </w:pPr>
      <w:r>
        <w:t>Syllabus</w:t>
      </w:r>
    </w:p>
    <w:p w14:paraId="7E31008B" w14:textId="77777777" w:rsidR="00394A72" w:rsidRPr="0055579C" w:rsidRDefault="00394A72" w:rsidP="000B7B92">
      <w:pPr>
        <w:pStyle w:val="Lesson"/>
      </w:pPr>
      <w:r>
        <w:t>Lesson 1</w:t>
      </w:r>
      <w:r>
        <w:tab/>
      </w:r>
      <w:r w:rsidR="00731AE1">
        <w:t>Geographical Position at Sea</w:t>
      </w:r>
    </w:p>
    <w:p w14:paraId="38EEC93C" w14:textId="77777777" w:rsidR="00394A72" w:rsidRPr="00BA5FD1" w:rsidRDefault="00731AE1" w:rsidP="000B7B92">
      <w:pPr>
        <w:pStyle w:val="List1"/>
        <w:numPr>
          <w:ilvl w:val="0"/>
          <w:numId w:val="33"/>
        </w:numPr>
      </w:pPr>
      <w:r>
        <w:t>Latitude and Longitude</w:t>
      </w:r>
    </w:p>
    <w:p w14:paraId="3BAADCA3" w14:textId="77777777" w:rsidR="00394A72" w:rsidRPr="00BA5FD1" w:rsidRDefault="00731AE1" w:rsidP="000B7B92">
      <w:pPr>
        <w:pStyle w:val="List1"/>
      </w:pPr>
      <w:r>
        <w:t>Standard geographical position formats</w:t>
      </w:r>
    </w:p>
    <w:p w14:paraId="24DF2AE3" w14:textId="77777777" w:rsidR="00394A72" w:rsidRDefault="00731AE1" w:rsidP="000B7B92">
      <w:pPr>
        <w:pStyle w:val="List1"/>
      </w:pPr>
      <w:r>
        <w:t>The determination of the geographical position of a buoy from a chart</w:t>
      </w:r>
    </w:p>
    <w:p w14:paraId="207D1FDB" w14:textId="77777777" w:rsidR="00394A72" w:rsidRPr="0055579C" w:rsidRDefault="00394A72" w:rsidP="00C15A2C">
      <w:pPr>
        <w:pStyle w:val="Lesson"/>
      </w:pPr>
      <w:r>
        <w:t>Lesson 2</w:t>
      </w:r>
      <w:r>
        <w:tab/>
      </w:r>
      <w:r w:rsidR="00731AE1">
        <w:t>Methods of fixing a buoy Position</w:t>
      </w:r>
    </w:p>
    <w:p w14:paraId="7B3BE2C8" w14:textId="77777777" w:rsidR="00754667" w:rsidRPr="00BA5FD1" w:rsidRDefault="00731AE1" w:rsidP="00754667">
      <w:pPr>
        <w:pStyle w:val="List1"/>
        <w:numPr>
          <w:ilvl w:val="0"/>
          <w:numId w:val="34"/>
        </w:numPr>
      </w:pPr>
      <w:r>
        <w:t>The use of hand-held GPS</w:t>
      </w:r>
    </w:p>
    <w:p w14:paraId="437804C6" w14:textId="77777777" w:rsidR="00394A72" w:rsidRDefault="00731AE1" w:rsidP="000B7B92">
      <w:pPr>
        <w:pStyle w:val="List1"/>
      </w:pPr>
      <w:r>
        <w:t>Use of differential GPS receivers to improve accuracy</w:t>
      </w:r>
    </w:p>
    <w:p w14:paraId="6E5BEBFB" w14:textId="77777777" w:rsidR="00754667" w:rsidRDefault="00731AE1" w:rsidP="000B7B92">
      <w:pPr>
        <w:pStyle w:val="List1"/>
      </w:pPr>
      <w:r>
        <w:t>Use of transits from a vessel</w:t>
      </w:r>
    </w:p>
    <w:p w14:paraId="5778E408" w14:textId="77777777" w:rsidR="00731AE1" w:rsidRPr="00BA5FD1" w:rsidRDefault="00731AE1" w:rsidP="000B7B92">
      <w:pPr>
        <w:pStyle w:val="List1"/>
      </w:pPr>
      <w:r>
        <w:t>Use of remote monitoring</w:t>
      </w:r>
    </w:p>
    <w:p w14:paraId="53D0FDD1" w14:textId="77777777" w:rsidR="00394A72" w:rsidRPr="00FB3D29" w:rsidRDefault="00394A72" w:rsidP="000B7B92">
      <w:pPr>
        <w:pStyle w:val="Heading2"/>
      </w:pPr>
      <w:bookmarkStart w:id="68" w:name="_Toc322529525"/>
      <w:bookmarkStart w:id="69" w:name="_Toc322529574"/>
      <w:bookmarkStart w:id="70" w:name="_Toc344902633"/>
      <w:r>
        <w:t>Module</w:t>
      </w:r>
      <w:r w:rsidRPr="00FB3D29">
        <w:t xml:space="preserve"> 2 – </w:t>
      </w:r>
      <w:bookmarkEnd w:id="68"/>
      <w:bookmarkEnd w:id="69"/>
      <w:r w:rsidR="00731AE1">
        <w:rPr>
          <w:sz w:val="22"/>
          <w:szCs w:val="22"/>
        </w:rPr>
        <w:t>Factors affecting the position of a buoy</w:t>
      </w:r>
      <w:bookmarkEnd w:id="70"/>
    </w:p>
    <w:p w14:paraId="13A61EE2" w14:textId="77777777" w:rsidR="00394A72" w:rsidRPr="00FB3D29" w:rsidRDefault="00394A72" w:rsidP="000B7B92">
      <w:pPr>
        <w:pStyle w:val="Heading3"/>
        <w:rPr>
          <w:b/>
          <w:bCs/>
        </w:rPr>
      </w:pPr>
      <w:r w:rsidRPr="00082991">
        <w:t>Scope</w:t>
      </w:r>
      <w:r w:rsidRPr="00FB3D29">
        <w:t xml:space="preserve"> </w:t>
      </w:r>
    </w:p>
    <w:p w14:paraId="66FB836A" w14:textId="77777777" w:rsidR="00394A72" w:rsidRPr="00FB3D29" w:rsidRDefault="008A4E46" w:rsidP="00082991">
      <w:r w:rsidRPr="00EA0429">
        <w:rPr>
          <w:szCs w:val="22"/>
        </w:rPr>
        <w:t xml:space="preserve">This module describes </w:t>
      </w:r>
      <w:r w:rsidR="00731AE1">
        <w:t>why the position of a buoy may vary</w:t>
      </w:r>
      <w:r w:rsidR="00394A72">
        <w:t>.</w:t>
      </w:r>
    </w:p>
    <w:p w14:paraId="59ED6601" w14:textId="77777777" w:rsidR="00394A72" w:rsidRPr="00FB3D29" w:rsidRDefault="00394A72" w:rsidP="000B7B92">
      <w:pPr>
        <w:pStyle w:val="Heading3"/>
        <w:rPr>
          <w:b/>
          <w:bCs/>
        </w:rPr>
      </w:pPr>
      <w:r w:rsidRPr="00082991">
        <w:t>Learning</w:t>
      </w:r>
      <w:r w:rsidRPr="00FB3D29">
        <w:t xml:space="preserve"> Objective </w:t>
      </w:r>
    </w:p>
    <w:p w14:paraId="036F0ECE" w14:textId="3E195EEC" w:rsidR="00394A72" w:rsidRDefault="008A4E46" w:rsidP="00082991">
      <w:r>
        <w:t xml:space="preserve">To gain a </w:t>
      </w:r>
      <w:r w:rsidR="00731AE1">
        <w:rPr>
          <w:b/>
        </w:rPr>
        <w:t>basic</w:t>
      </w:r>
      <w:r>
        <w:t xml:space="preserve"> understanding </w:t>
      </w:r>
      <w:ins w:id="71" w:author="Gerardine Delanoye" w:date="2016-03-10T11:29:00Z">
        <w:r w:rsidR="00002FE7">
          <w:t xml:space="preserve">of </w:t>
        </w:r>
      </w:ins>
      <w:r w:rsidR="00731AE1">
        <w:t>the factors affecting the position of a buoy</w:t>
      </w:r>
    </w:p>
    <w:p w14:paraId="5697B187" w14:textId="77777777" w:rsidR="00394A72" w:rsidRPr="00FB3D29" w:rsidRDefault="00394A72" w:rsidP="000B7B92">
      <w:pPr>
        <w:pStyle w:val="Heading3"/>
      </w:pPr>
      <w:r>
        <w:t>Syllabus</w:t>
      </w:r>
    </w:p>
    <w:p w14:paraId="148266D5" w14:textId="77777777" w:rsidR="00394A72" w:rsidRPr="00FB3D29" w:rsidRDefault="00394A72" w:rsidP="000B7B92">
      <w:pPr>
        <w:pStyle w:val="Lesson"/>
      </w:pPr>
      <w:r>
        <w:t>Lesson 1</w:t>
      </w:r>
      <w:r>
        <w:tab/>
      </w:r>
      <w:r w:rsidR="00731AE1">
        <w:t>The Movement of a Buoy relative to its Sinker</w:t>
      </w:r>
    </w:p>
    <w:p w14:paraId="69AFA43C" w14:textId="77777777" w:rsidR="00394A72" w:rsidRPr="00172BEF" w:rsidRDefault="00731AE1" w:rsidP="000B7B92">
      <w:pPr>
        <w:pStyle w:val="List1"/>
        <w:numPr>
          <w:ilvl w:val="0"/>
          <w:numId w:val="35"/>
        </w:numPr>
      </w:pPr>
      <w:r>
        <w:t>Recording the ‘drop ’position of a sinker</w:t>
      </w:r>
      <w:r w:rsidR="00AB5695">
        <w:t xml:space="preserve"> (charted position)</w:t>
      </w:r>
    </w:p>
    <w:p w14:paraId="123C8E1B" w14:textId="77777777" w:rsidR="00394A72" w:rsidRDefault="00731AE1" w:rsidP="000B7B92">
      <w:pPr>
        <w:pStyle w:val="List1"/>
      </w:pPr>
      <w:r>
        <w:t>The theoretical scope of a buoy related to mooring chain length</w:t>
      </w:r>
      <w:r w:rsidR="00AB5695">
        <w:t xml:space="preserve"> (swing radius)</w:t>
      </w:r>
    </w:p>
    <w:p w14:paraId="38246266" w14:textId="77777777" w:rsidR="0043040C" w:rsidRDefault="00731AE1" w:rsidP="00731AE1">
      <w:pPr>
        <w:pStyle w:val="List1"/>
      </w:pPr>
      <w:r>
        <w:t>The concept of a position ellipse</w:t>
      </w:r>
    </w:p>
    <w:p w14:paraId="66DFAC8F" w14:textId="77777777" w:rsidR="00731AE1" w:rsidRDefault="00731AE1" w:rsidP="00731AE1">
      <w:pPr>
        <w:pStyle w:val="List1"/>
      </w:pPr>
      <w:r>
        <w:t>The concept of “out of position”</w:t>
      </w:r>
    </w:p>
    <w:p w14:paraId="2DEBCB0F" w14:textId="77777777" w:rsidR="00394A72" w:rsidRPr="00FB3D29" w:rsidRDefault="00394A72" w:rsidP="000B7B92">
      <w:pPr>
        <w:pStyle w:val="Lesson"/>
      </w:pPr>
      <w:r>
        <w:t>Lesson 2</w:t>
      </w:r>
      <w:r>
        <w:tab/>
      </w:r>
      <w:r w:rsidR="00731AE1">
        <w:t>Factors affecting the position of a buoy</w:t>
      </w:r>
    </w:p>
    <w:p w14:paraId="49D9C183" w14:textId="77777777" w:rsidR="00394A72" w:rsidRPr="00BA5FD1" w:rsidRDefault="00731AE1" w:rsidP="000B7B92">
      <w:pPr>
        <w:pStyle w:val="List1"/>
        <w:numPr>
          <w:ilvl w:val="0"/>
          <w:numId w:val="36"/>
        </w:numPr>
      </w:pPr>
      <w:r>
        <w:t>Tidal height and flow</w:t>
      </w:r>
    </w:p>
    <w:p w14:paraId="41E187DF" w14:textId="77777777" w:rsidR="00394A72" w:rsidRDefault="00731AE1" w:rsidP="000B7B92">
      <w:pPr>
        <w:pStyle w:val="List1"/>
      </w:pPr>
      <w:r>
        <w:t>Wind and waves</w:t>
      </w:r>
    </w:p>
    <w:p w14:paraId="04264238" w14:textId="77777777" w:rsidR="0079647A" w:rsidRPr="00BA5FD1" w:rsidRDefault="0079647A" w:rsidP="000B7B92">
      <w:pPr>
        <w:pStyle w:val="List1"/>
      </w:pPr>
      <w:r>
        <w:t>Ice</w:t>
      </w:r>
    </w:p>
    <w:p w14:paraId="4AC70767" w14:textId="77777777" w:rsidR="00394A72" w:rsidRPr="00172BEF" w:rsidRDefault="00731AE1" w:rsidP="000B7B92">
      <w:pPr>
        <w:pStyle w:val="List1"/>
      </w:pPr>
      <w:r>
        <w:t>Interference by a vessel</w:t>
      </w:r>
    </w:p>
    <w:p w14:paraId="5073E8F0" w14:textId="77777777" w:rsidR="00394A72" w:rsidRDefault="00731AE1" w:rsidP="000B7B92">
      <w:pPr>
        <w:pStyle w:val="List1"/>
      </w:pPr>
      <w:r>
        <w:t>Broken moorings</w:t>
      </w:r>
    </w:p>
    <w:p w14:paraId="09BC15F5" w14:textId="77777777" w:rsidR="0043040C" w:rsidRPr="00172BEF" w:rsidRDefault="00AB5695" w:rsidP="000B7B92">
      <w:pPr>
        <w:pStyle w:val="List1"/>
      </w:pPr>
      <w:r>
        <w:t>Position errors during buoy laying</w:t>
      </w:r>
    </w:p>
    <w:p w14:paraId="0FA31885" w14:textId="77777777" w:rsidR="00394A72" w:rsidRPr="00172BEF" w:rsidRDefault="00394A72" w:rsidP="0043040C">
      <w:pPr>
        <w:pStyle w:val="List1"/>
        <w:numPr>
          <w:ilvl w:val="0"/>
          <w:numId w:val="0"/>
        </w:numPr>
        <w:ind w:left="567"/>
      </w:pPr>
    </w:p>
    <w:sectPr w:rsidR="00394A72" w:rsidRPr="00172BEF" w:rsidSect="00080131">
      <w:headerReference w:type="default" r:id="rId10"/>
      <w:footerReference w:type="default" r:id="rId11"/>
      <w:headerReference w:type="first" r:id="rId12"/>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F23A0" w14:textId="77777777" w:rsidR="008F5827" w:rsidRDefault="008F5827" w:rsidP="00314708">
      <w:r>
        <w:separator/>
      </w:r>
    </w:p>
  </w:endnote>
  <w:endnote w:type="continuationSeparator" w:id="0">
    <w:p w14:paraId="10996656" w14:textId="77777777" w:rsidR="008F5827" w:rsidRDefault="008F582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3535FD">
      <w:rPr>
        <w:rFonts w:cs="Arial"/>
        <w:noProof/>
      </w:rPr>
      <w:t>2</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3535FD">
      <w:rPr>
        <w:rFonts w:cs="Arial"/>
        <w:noProof/>
      </w:rPr>
      <w:t>6</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5BEAC" w14:textId="77777777" w:rsidR="008F5827" w:rsidRDefault="008F5827" w:rsidP="00314708">
      <w:r>
        <w:separator/>
      </w:r>
    </w:p>
  </w:footnote>
  <w:footnote w:type="continuationSeparator" w:id="0">
    <w:p w14:paraId="2245D84E" w14:textId="77777777" w:rsidR="008F5827" w:rsidRDefault="008F5827"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C9EE6" w14:textId="77777777" w:rsidR="00394A72" w:rsidRPr="00080131" w:rsidRDefault="00394A72" w:rsidP="00080131">
    <w:pPr>
      <w:pStyle w:val="Header"/>
    </w:pPr>
    <w:r w:rsidRPr="00080131">
      <w:t xml:space="preserve">Model Course Level 2 Technician Training – </w:t>
    </w:r>
    <w:r w:rsidR="008D75E4">
      <w:t xml:space="preserve">Introduction to </w:t>
    </w:r>
    <w:r w:rsidR="00AE6FEF">
      <w:t>buoy positions</w:t>
    </w:r>
    <w:r w:rsidR="008D75E4">
      <w:t xml:space="preserve"> </w:t>
    </w:r>
    <w:r w:rsidRPr="00080131">
      <w:t xml:space="preserve">IALA WWA </w:t>
    </w:r>
    <w:r w:rsidR="0048061D">
      <w:t>L2:</w:t>
    </w:r>
    <w:r w:rsidR="00AE6FEF">
      <w:t>1.9</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3C438" w14:textId="77777777" w:rsidR="003535FD" w:rsidRDefault="003535FD" w:rsidP="003535FD">
    <w:pPr>
      <w:pStyle w:val="Header"/>
      <w:jc w:val="right"/>
    </w:pPr>
    <w:r>
      <w:t>ENG4-10.17</w:t>
    </w:r>
  </w:p>
  <w:p w14:paraId="63D3137B" w14:textId="044CD7D2" w:rsidR="00280274" w:rsidRDefault="003535FD" w:rsidP="003535FD">
    <w:pPr>
      <w:pStyle w:val="Header"/>
      <w:jc w:val="right"/>
    </w:pPr>
    <w:r>
      <w:t xml:space="preserve">Formerly </w:t>
    </w:r>
    <w:r w:rsidR="003863C0">
      <w:t>EEP20/output/9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IdMacAtCleanup w:val="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2FE7"/>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5FD"/>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827"/>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18EC"/>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15:docId w15:val="{18A713A7-9ED0-48F7-903F-AB1EA3557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index 1"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6457</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6</cp:revision>
  <cp:lastPrinted>2013-04-18T08:40:00Z</cp:lastPrinted>
  <dcterms:created xsi:type="dcterms:W3CDTF">2013-04-17T12:30:00Z</dcterms:created>
  <dcterms:modified xsi:type="dcterms:W3CDTF">2016-03-11T09:58:00Z</dcterms:modified>
</cp:coreProperties>
</file>